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2405F" w14:textId="1BD0E6E8" w:rsidR="00B81C06" w:rsidRPr="00D20DD7" w:rsidRDefault="00FD244C" w:rsidP="00E2269F">
      <w:pPr>
        <w:spacing w:after="0" w:line="240" w:lineRule="auto"/>
        <w:contextualSpacing/>
        <w:rPr>
          <w:rFonts w:ascii="Garamond" w:hAnsi="Garamond" w:cs="Times New Roman"/>
          <w:b/>
          <w:sz w:val="24"/>
          <w:szCs w:val="24"/>
        </w:rPr>
      </w:pPr>
      <w:r w:rsidRPr="00D20DD7">
        <w:rPr>
          <w:rFonts w:ascii="Garamond" w:hAnsi="Garamond" w:cs="Times New Roman"/>
          <w:b/>
          <w:sz w:val="24"/>
          <w:szCs w:val="24"/>
        </w:rPr>
        <w:t xml:space="preserve">RFP </w:t>
      </w:r>
      <w:r w:rsidR="009F649D">
        <w:rPr>
          <w:rFonts w:ascii="Garamond" w:hAnsi="Garamond" w:cs="Times New Roman"/>
          <w:b/>
          <w:sz w:val="24"/>
          <w:szCs w:val="24"/>
        </w:rPr>
        <w:t>21-873</w:t>
      </w:r>
    </w:p>
    <w:p w14:paraId="17AD1C61" w14:textId="2638C266" w:rsidR="00FD244C" w:rsidRPr="00D20DD7" w:rsidRDefault="00FD244C" w:rsidP="00E2269F">
      <w:pPr>
        <w:spacing w:after="0" w:line="240" w:lineRule="auto"/>
        <w:contextualSpacing/>
        <w:rPr>
          <w:rFonts w:ascii="Garamond" w:hAnsi="Garamond" w:cs="Times New Roman"/>
          <w:b/>
          <w:sz w:val="24"/>
          <w:szCs w:val="24"/>
        </w:rPr>
      </w:pPr>
      <w:r w:rsidRPr="00D20DD7">
        <w:rPr>
          <w:rFonts w:ascii="Garamond" w:hAnsi="Garamond" w:cs="Times New Roman"/>
          <w:b/>
          <w:sz w:val="24"/>
          <w:szCs w:val="24"/>
        </w:rPr>
        <w:t>Attachment F1</w:t>
      </w:r>
    </w:p>
    <w:p w14:paraId="4ABF414B" w14:textId="6A8688F6" w:rsidR="00FD244C" w:rsidRPr="00D20DD7" w:rsidRDefault="00FD244C" w:rsidP="00E2269F">
      <w:pPr>
        <w:spacing w:after="0" w:line="240" w:lineRule="auto"/>
        <w:contextualSpacing/>
        <w:rPr>
          <w:rFonts w:ascii="Garamond" w:hAnsi="Garamond" w:cs="Times New Roman"/>
          <w:sz w:val="24"/>
          <w:szCs w:val="24"/>
        </w:rPr>
      </w:pPr>
      <w:r w:rsidRPr="00D20DD7">
        <w:rPr>
          <w:rFonts w:ascii="Garamond" w:hAnsi="Garamond" w:cs="Times New Roman"/>
          <w:b/>
          <w:sz w:val="24"/>
          <w:szCs w:val="24"/>
        </w:rPr>
        <w:t>MANDATORY REQUIREMENTS</w:t>
      </w:r>
    </w:p>
    <w:p w14:paraId="46413144" w14:textId="77777777" w:rsidR="00FD244C" w:rsidRPr="00D20DD7" w:rsidRDefault="00FD244C" w:rsidP="00E2269F">
      <w:pPr>
        <w:spacing w:after="0" w:line="240" w:lineRule="auto"/>
        <w:contextualSpacing/>
        <w:rPr>
          <w:rFonts w:ascii="Garamond" w:hAnsi="Garamond" w:cs="Times New Roman"/>
          <w:sz w:val="24"/>
          <w:szCs w:val="24"/>
        </w:rPr>
      </w:pPr>
    </w:p>
    <w:p w14:paraId="4E0BC6C2" w14:textId="0FD01B06" w:rsidR="00FD244C" w:rsidRPr="00D20DD7" w:rsidRDefault="00FD244C" w:rsidP="00E2269F">
      <w:pPr>
        <w:spacing w:after="0" w:line="240" w:lineRule="auto"/>
        <w:contextualSpacing/>
        <w:rPr>
          <w:rFonts w:ascii="Garamond" w:hAnsi="Garamond" w:cs="Times New Roman"/>
          <w:sz w:val="24"/>
          <w:szCs w:val="24"/>
        </w:rPr>
      </w:pPr>
      <w:r w:rsidRPr="00D20DD7">
        <w:rPr>
          <w:rFonts w:ascii="Garamond" w:hAnsi="Garamond" w:cs="Times New Roman"/>
          <w:b/>
          <w:sz w:val="24"/>
          <w:szCs w:val="24"/>
        </w:rPr>
        <w:t>Instructions:</w:t>
      </w:r>
      <w:r w:rsidRPr="00D20DD7">
        <w:rPr>
          <w:rFonts w:ascii="Garamond" w:hAnsi="Garamond" w:cs="Times New Roman"/>
          <w:sz w:val="24"/>
          <w:szCs w:val="24"/>
        </w:rPr>
        <w:t xml:space="preserve"> Mark Yes or No to each mandatory requirement listed below to indicate your agreement and ability to meet the mandatory requirements. </w:t>
      </w:r>
    </w:p>
    <w:p w14:paraId="6984341D" w14:textId="77777777" w:rsidR="00FD244C" w:rsidRPr="00D20DD7" w:rsidRDefault="00FD244C" w:rsidP="00E2269F">
      <w:pPr>
        <w:spacing w:after="0" w:line="240" w:lineRule="auto"/>
        <w:contextualSpacing/>
        <w:rPr>
          <w:rFonts w:ascii="Garamond" w:hAnsi="Garamond" w:cs="Times New Roman"/>
          <w:sz w:val="24"/>
          <w:szCs w:val="24"/>
        </w:rPr>
      </w:pPr>
    </w:p>
    <w:tbl>
      <w:tblPr>
        <w:tblStyle w:val="TableGrid"/>
        <w:tblW w:w="0" w:type="auto"/>
        <w:tblLook w:val="04A0" w:firstRow="1" w:lastRow="0" w:firstColumn="1" w:lastColumn="0" w:noHBand="0" w:noVBand="1"/>
      </w:tblPr>
      <w:tblGrid>
        <w:gridCol w:w="7285"/>
        <w:gridCol w:w="2065"/>
      </w:tblGrid>
      <w:tr w:rsidR="00111570" w:rsidRPr="00D20DD7" w14:paraId="16DA2743" w14:textId="77777777" w:rsidTr="004C2226">
        <w:tc>
          <w:tcPr>
            <w:tcW w:w="7285" w:type="dxa"/>
            <w:shd w:val="clear" w:color="auto" w:fill="A6A6A6" w:themeFill="background1" w:themeFillShade="A6"/>
          </w:tcPr>
          <w:p w14:paraId="4A799D7F" w14:textId="242DBDCC" w:rsidR="00111570" w:rsidRPr="00D20DD7" w:rsidRDefault="00111570" w:rsidP="001B7D26">
            <w:pPr>
              <w:pStyle w:val="ListParagraph"/>
              <w:ind w:hanging="833"/>
              <w:jc w:val="center"/>
              <w:rPr>
                <w:rFonts w:ascii="Garamond" w:hAnsi="Garamond" w:cs="Times New Roman"/>
                <w:b/>
                <w:sz w:val="24"/>
                <w:szCs w:val="24"/>
              </w:rPr>
            </w:pPr>
            <w:r w:rsidRPr="00D20DD7">
              <w:rPr>
                <w:rFonts w:ascii="Garamond" w:hAnsi="Garamond" w:cs="Times New Roman"/>
                <w:b/>
                <w:sz w:val="28"/>
                <w:szCs w:val="24"/>
              </w:rPr>
              <w:t>Mandatory Requirement</w:t>
            </w:r>
          </w:p>
        </w:tc>
        <w:tc>
          <w:tcPr>
            <w:tcW w:w="2065" w:type="dxa"/>
            <w:shd w:val="clear" w:color="auto" w:fill="A6A6A6" w:themeFill="background1" w:themeFillShade="A6"/>
            <w:vAlign w:val="center"/>
          </w:tcPr>
          <w:p w14:paraId="7006D2E5" w14:textId="1411FB8C" w:rsidR="00111570" w:rsidRPr="00D20DD7" w:rsidRDefault="001B7D26" w:rsidP="00372804">
            <w:pPr>
              <w:contextualSpacing/>
              <w:jc w:val="center"/>
              <w:rPr>
                <w:rFonts w:ascii="Garamond" w:hAnsi="Garamond" w:cs="Times New Roman"/>
                <w:b/>
                <w:sz w:val="24"/>
                <w:szCs w:val="24"/>
              </w:rPr>
            </w:pPr>
            <w:r w:rsidRPr="00D20DD7">
              <w:rPr>
                <w:rFonts w:ascii="Garamond" w:hAnsi="Garamond" w:cs="Times New Roman"/>
                <w:b/>
                <w:sz w:val="24"/>
                <w:szCs w:val="24"/>
              </w:rPr>
              <w:t>Agree</w:t>
            </w:r>
          </w:p>
          <w:p w14:paraId="369BECDA" w14:textId="50D58C55" w:rsidR="00111570" w:rsidRPr="00D20DD7" w:rsidRDefault="00111570" w:rsidP="00372804">
            <w:pPr>
              <w:contextualSpacing/>
              <w:jc w:val="center"/>
              <w:rPr>
                <w:rFonts w:ascii="Garamond" w:hAnsi="Garamond" w:cs="Times New Roman"/>
                <w:sz w:val="24"/>
                <w:szCs w:val="24"/>
              </w:rPr>
            </w:pPr>
            <w:r w:rsidRPr="00D20DD7">
              <w:rPr>
                <w:rFonts w:ascii="Garamond" w:hAnsi="Garamond" w:cs="Times New Roman"/>
                <w:b/>
                <w:sz w:val="24"/>
                <w:szCs w:val="24"/>
              </w:rPr>
              <w:t>(Yes or No)</w:t>
            </w:r>
          </w:p>
        </w:tc>
      </w:tr>
      <w:tr w:rsidR="00FD244C" w:rsidRPr="00D20DD7" w14:paraId="5811A726" w14:textId="77777777" w:rsidTr="004C2226">
        <w:tc>
          <w:tcPr>
            <w:tcW w:w="7285" w:type="dxa"/>
          </w:tcPr>
          <w:p w14:paraId="6E18BA17" w14:textId="73730DC8"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provide pricing for the production and distribution of license plates and registration documents.</w:t>
            </w:r>
          </w:p>
        </w:tc>
        <w:tc>
          <w:tcPr>
            <w:tcW w:w="2065" w:type="dxa"/>
            <w:shd w:val="clear" w:color="auto" w:fill="FFFFCC"/>
            <w:vAlign w:val="center"/>
          </w:tcPr>
          <w:p w14:paraId="45A7F93E" w14:textId="1B167EF4"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70D687B9" w14:textId="77777777" w:rsidTr="004C2226">
        <w:tc>
          <w:tcPr>
            <w:tcW w:w="7285" w:type="dxa"/>
          </w:tcPr>
          <w:p w14:paraId="38463EA9" w14:textId="43EBEBF3"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agree to provide all equipment and materials needed for production and distribution of license plates and registration documents and be responsible for all necessary replacements and upgrades during the life of the contract.</w:t>
            </w:r>
          </w:p>
        </w:tc>
        <w:tc>
          <w:tcPr>
            <w:tcW w:w="2065" w:type="dxa"/>
            <w:shd w:val="clear" w:color="auto" w:fill="FFFFCC"/>
            <w:vAlign w:val="center"/>
          </w:tcPr>
          <w:p w14:paraId="79DEBBC6" w14:textId="5223DE2F"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52648EB1" w14:textId="77777777" w:rsidTr="004C2226">
        <w:tc>
          <w:tcPr>
            <w:tcW w:w="7285" w:type="dxa"/>
          </w:tcPr>
          <w:p w14:paraId="7121BA84" w14:textId="71CCFC17"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must agree to ensure and demonstrate that the production of all license plates and registration documents meet or exceed current BMV Digital License Plate Production Specifications, as stated in </w:t>
            </w:r>
            <w:r w:rsidRPr="00D20DD7">
              <w:rPr>
                <w:rFonts w:ascii="Garamond" w:hAnsi="Garamond" w:cs="Times New Roman"/>
                <w:b/>
                <w:sz w:val="24"/>
                <w:szCs w:val="24"/>
              </w:rPr>
              <w:t xml:space="preserve">Attachment I. </w:t>
            </w:r>
          </w:p>
        </w:tc>
        <w:tc>
          <w:tcPr>
            <w:tcW w:w="2065" w:type="dxa"/>
            <w:shd w:val="clear" w:color="auto" w:fill="FFFFCC"/>
            <w:vAlign w:val="center"/>
          </w:tcPr>
          <w:p w14:paraId="35FD52F7" w14:textId="450FA331"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436C8E35" w14:textId="77777777" w:rsidTr="004C2226">
        <w:tc>
          <w:tcPr>
            <w:tcW w:w="7285" w:type="dxa"/>
          </w:tcPr>
          <w:p w14:paraId="76C308A5" w14:textId="70409B6E"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agree to provide an Account Manager that is dedicated to the BMV for production and distribution of license plates and registration documents.</w:t>
            </w:r>
          </w:p>
        </w:tc>
        <w:tc>
          <w:tcPr>
            <w:tcW w:w="2065" w:type="dxa"/>
            <w:shd w:val="clear" w:color="auto" w:fill="FFFFCC"/>
            <w:vAlign w:val="center"/>
          </w:tcPr>
          <w:p w14:paraId="332F94CF" w14:textId="03F45AC8"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4B0B226D" w14:textId="77777777" w:rsidTr="004C2226">
        <w:tc>
          <w:tcPr>
            <w:tcW w:w="7285" w:type="dxa"/>
          </w:tcPr>
          <w:p w14:paraId="36986C42" w14:textId="0F83F97B"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will be required to participate in quarterly business reviews.</w:t>
            </w:r>
          </w:p>
        </w:tc>
        <w:tc>
          <w:tcPr>
            <w:tcW w:w="2065" w:type="dxa"/>
            <w:shd w:val="clear" w:color="auto" w:fill="FFFFCC"/>
            <w:vAlign w:val="center"/>
          </w:tcPr>
          <w:p w14:paraId="107DF420" w14:textId="504B652D"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09906949" w14:textId="77777777" w:rsidTr="004C2226">
        <w:tc>
          <w:tcPr>
            <w:tcW w:w="7285" w:type="dxa"/>
          </w:tcPr>
          <w:p w14:paraId="05348F49" w14:textId="3EA20717"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produce and distribute expiration year stickers that meet or exceed current BMV specifications. Expiration year stickers must be affixed on the registration document that is mailed to the customer and be able to be peeled off and affixed to a license plate. The expiration year sticker must include the expiration year, license plate number, and a security feature.</w:t>
            </w:r>
          </w:p>
        </w:tc>
        <w:tc>
          <w:tcPr>
            <w:tcW w:w="2065" w:type="dxa"/>
            <w:shd w:val="clear" w:color="auto" w:fill="FFFFCC"/>
            <w:vAlign w:val="center"/>
          </w:tcPr>
          <w:p w14:paraId="4C699546" w14:textId="2D3C1567"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2D35D465" w14:textId="77777777" w:rsidTr="004C2226">
        <w:tc>
          <w:tcPr>
            <w:tcW w:w="7285" w:type="dxa"/>
          </w:tcPr>
          <w:p w14:paraId="0423DA9B" w14:textId="34312008"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produce and distribute indicator stickers for county of registration, registration plate weight, and month/day of expiration. All indicator stickers must be mailed with the corresponding registration document and able to be peeled off its backing and affixed to a license plate.</w:t>
            </w:r>
          </w:p>
        </w:tc>
        <w:tc>
          <w:tcPr>
            <w:tcW w:w="2065" w:type="dxa"/>
            <w:shd w:val="clear" w:color="auto" w:fill="FFFFCC"/>
            <w:vAlign w:val="center"/>
          </w:tcPr>
          <w:p w14:paraId="6E8631EA" w14:textId="750DCB02"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4C49B818" w14:textId="77777777" w:rsidTr="004C2226">
        <w:tc>
          <w:tcPr>
            <w:tcW w:w="7285" w:type="dxa"/>
          </w:tcPr>
          <w:p w14:paraId="0522003C" w14:textId="312985EB"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agree to work in conjunction with the BMV to create license plate designs that are compliant with all AAMVA, State, BMV, and Indiana Law Enforcement standards and expectations.</w:t>
            </w:r>
          </w:p>
        </w:tc>
        <w:tc>
          <w:tcPr>
            <w:tcW w:w="2065" w:type="dxa"/>
            <w:shd w:val="clear" w:color="auto" w:fill="FFFFCC"/>
            <w:vAlign w:val="center"/>
          </w:tcPr>
          <w:p w14:paraId="046FB399" w14:textId="2D320D94"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59114749" w14:textId="77777777" w:rsidTr="004C2226">
        <w:tc>
          <w:tcPr>
            <w:tcW w:w="7285" w:type="dxa"/>
          </w:tcPr>
          <w:p w14:paraId="43283D72" w14:textId="70D64C7C"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be able provide proofs of license plates and registration documents within 14 calendar days of receiving a change request from the BMV and place the changes into production within 14 calendar days of BMV approval. License plates and registration documents are required to be approved by BMV prior to production.</w:t>
            </w:r>
          </w:p>
        </w:tc>
        <w:tc>
          <w:tcPr>
            <w:tcW w:w="2065" w:type="dxa"/>
            <w:shd w:val="clear" w:color="auto" w:fill="FFFFCC"/>
            <w:vAlign w:val="center"/>
          </w:tcPr>
          <w:p w14:paraId="79CA1840" w14:textId="743FB85C"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7B41168B" w14:textId="77777777" w:rsidTr="004C2226">
        <w:tc>
          <w:tcPr>
            <w:tcW w:w="7285" w:type="dxa"/>
          </w:tcPr>
          <w:p w14:paraId="06E89510" w14:textId="665204FD"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must be able to produce all license plates and registration documents “on-demand” by meeting the turn-around-time requirements. Turn-around-time is defined as the amount of </w:t>
            </w:r>
            <w:r w:rsidRPr="00D20DD7">
              <w:rPr>
                <w:rFonts w:ascii="Garamond" w:hAnsi="Garamond" w:cs="Times New Roman"/>
                <w:sz w:val="24"/>
                <w:szCs w:val="24"/>
              </w:rPr>
              <w:lastRenderedPageBreak/>
              <w:t>time that elapses between the Contractor receiving the order from the State and the completed package entering the mail stream. D</w:t>
            </w:r>
            <w:r w:rsidRPr="00D20DD7">
              <w:rPr>
                <w:rFonts w:ascii="Garamond" w:hAnsi="Garamond" w:cs="Times New Roman"/>
                <w:color w:val="000000"/>
                <w:sz w:val="24"/>
                <w:szCs w:val="24"/>
              </w:rPr>
              <w:t xml:space="preserve">ay one of the turn-around time schedule begins on the day the business day that the order is received. For this Project, the required turn-around time is ten (10) </w:t>
            </w:r>
            <w:ins w:id="0" w:author="Brandon-Friedman, David C" w:date="2020-04-17T08:37:00Z">
              <w:r w:rsidR="0087748D">
                <w:rPr>
                  <w:rFonts w:ascii="Garamond" w:hAnsi="Garamond" w:cs="Times New Roman"/>
                  <w:color w:val="000000"/>
                  <w:sz w:val="24"/>
                  <w:szCs w:val="24"/>
                </w:rPr>
                <w:t xml:space="preserve">calendar </w:t>
              </w:r>
            </w:ins>
            <w:del w:id="1" w:author="Brandon-Friedman, David C" w:date="2020-04-17T08:37:00Z">
              <w:r w:rsidRPr="00D20DD7" w:rsidDel="0087748D">
                <w:rPr>
                  <w:rFonts w:ascii="Garamond" w:hAnsi="Garamond" w:cs="Times New Roman"/>
                  <w:color w:val="000000"/>
                  <w:sz w:val="24"/>
                  <w:szCs w:val="24"/>
                </w:rPr>
                <w:delText xml:space="preserve">business </w:delText>
              </w:r>
            </w:del>
            <w:r w:rsidRPr="00D20DD7">
              <w:rPr>
                <w:rFonts w:ascii="Garamond" w:hAnsi="Garamond" w:cs="Times New Roman"/>
                <w:color w:val="000000"/>
                <w:sz w:val="24"/>
                <w:szCs w:val="24"/>
              </w:rPr>
              <w:t xml:space="preserve">days.  Contractor is required to have one hundred percent (100%) of the completed packages into the </w:t>
            </w:r>
            <w:proofErr w:type="spellStart"/>
            <w:r w:rsidRPr="00D20DD7">
              <w:rPr>
                <w:rFonts w:ascii="Garamond" w:hAnsi="Garamond" w:cs="Times New Roman"/>
                <w:color w:val="000000"/>
                <w:sz w:val="24"/>
                <w:szCs w:val="24"/>
              </w:rPr>
              <w:t>mail</w:t>
            </w:r>
            <w:proofErr w:type="spellEnd"/>
            <w:r w:rsidRPr="00D20DD7">
              <w:rPr>
                <w:rFonts w:ascii="Garamond" w:hAnsi="Garamond" w:cs="Times New Roman"/>
                <w:color w:val="000000"/>
                <w:sz w:val="24"/>
                <w:szCs w:val="24"/>
              </w:rPr>
              <w:t xml:space="preserve"> stream within the required turn-around time. </w:t>
            </w:r>
            <w:r w:rsidR="002E2152" w:rsidRPr="00D20DD7">
              <w:rPr>
                <w:rFonts w:ascii="Garamond" w:hAnsi="Garamond" w:cs="Times New Roman"/>
                <w:sz w:val="24"/>
                <w:szCs w:val="24"/>
              </w:rPr>
              <w:t xml:space="preserve">Liquidated damages will be </w:t>
            </w:r>
            <w:r w:rsidR="00003281">
              <w:rPr>
                <w:rFonts w:ascii="Garamond" w:hAnsi="Garamond" w:cs="Times New Roman"/>
                <w:sz w:val="24"/>
                <w:szCs w:val="24"/>
              </w:rPr>
              <w:t>calculated at the time of contracting for delayed and inaccurate package mailings.</w:t>
            </w:r>
          </w:p>
        </w:tc>
        <w:tc>
          <w:tcPr>
            <w:tcW w:w="2065" w:type="dxa"/>
            <w:shd w:val="clear" w:color="auto" w:fill="FFFFCC"/>
            <w:vAlign w:val="center"/>
          </w:tcPr>
          <w:p w14:paraId="23AB3C9D" w14:textId="4B909A35"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lastRenderedPageBreak/>
              <w:t>Yes</w:t>
            </w:r>
          </w:p>
        </w:tc>
      </w:tr>
      <w:tr w:rsidR="00FD244C" w:rsidRPr="00D20DD7" w14:paraId="4F4CBF8D" w14:textId="77777777" w:rsidTr="004C2226">
        <w:tc>
          <w:tcPr>
            <w:tcW w:w="7285" w:type="dxa"/>
          </w:tcPr>
          <w:p w14:paraId="0B0AC597" w14:textId="36C88C02"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have the ability to receive orders from the BMV through a real-time web-service which will contain the information that is to be printed on the license plates and registration documents.</w:t>
            </w:r>
          </w:p>
        </w:tc>
        <w:tc>
          <w:tcPr>
            <w:tcW w:w="2065" w:type="dxa"/>
            <w:shd w:val="clear" w:color="auto" w:fill="FFFFCC"/>
            <w:vAlign w:val="center"/>
          </w:tcPr>
          <w:p w14:paraId="374AE555" w14:textId="3EA25FA7"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33DEBC18" w14:textId="77777777" w:rsidTr="004C2226">
        <w:tc>
          <w:tcPr>
            <w:tcW w:w="7285" w:type="dxa"/>
          </w:tcPr>
          <w:p w14:paraId="4E5D5D9D" w14:textId="5D489C93"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Respondent must have ability to mail a license plate with the corresponding registration document and house-hold them when possible to achieve maximum postage savings. House-holding is defined as the act of combining multiple license plates and registration documents in a single mailing.</w:t>
            </w:r>
          </w:p>
        </w:tc>
        <w:tc>
          <w:tcPr>
            <w:tcW w:w="2065" w:type="dxa"/>
            <w:shd w:val="clear" w:color="auto" w:fill="FFFFCC"/>
            <w:vAlign w:val="center"/>
          </w:tcPr>
          <w:p w14:paraId="6EDD1E42" w14:textId="763C58CB"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35A0A246" w14:textId="77777777" w:rsidTr="004C2226">
        <w:tc>
          <w:tcPr>
            <w:tcW w:w="7285" w:type="dxa"/>
          </w:tcPr>
          <w:p w14:paraId="02E2B0C6" w14:textId="306F9B8D"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must provide a web portal that provides real-time status updates for all license plate and registration document transactions. Web portal must track items from order of receipt to order of completion/shipment, including the ability to report on returned mail at the individual mail piece level. The vendor must give read only access, at minimum, to the BMV so that the BMV has the ability to provide customer status updates via the BMV processing system. The web portal must also have the ability to generate daily production reports and management summary reports on performance, including but not limited to volumes, quality, and turn-around time. </w:t>
            </w:r>
          </w:p>
        </w:tc>
        <w:tc>
          <w:tcPr>
            <w:tcW w:w="2065" w:type="dxa"/>
            <w:shd w:val="clear" w:color="auto" w:fill="FFFFCC"/>
            <w:vAlign w:val="center"/>
          </w:tcPr>
          <w:p w14:paraId="4DA45D6B" w14:textId="04274D66"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165A4931" w14:textId="77777777" w:rsidTr="004C2226">
        <w:tc>
          <w:tcPr>
            <w:tcW w:w="7285" w:type="dxa"/>
          </w:tcPr>
          <w:p w14:paraId="6E7E1E16" w14:textId="4A1F0DEC"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must </w:t>
            </w:r>
            <w:r w:rsidR="00003281">
              <w:rPr>
                <w:rFonts w:ascii="Garamond" w:hAnsi="Garamond" w:cs="Times New Roman"/>
                <w:sz w:val="24"/>
                <w:szCs w:val="24"/>
              </w:rPr>
              <w:t>have</w:t>
            </w:r>
            <w:r w:rsidRPr="00D20DD7">
              <w:rPr>
                <w:rFonts w:ascii="Garamond" w:hAnsi="Garamond" w:cs="Times New Roman"/>
                <w:sz w:val="24"/>
                <w:szCs w:val="24"/>
              </w:rPr>
              <w:t xml:space="preserve"> a plan for maintaining physical security of all facilities and processes for handling the personal information printed on license plates and registration documents, including disposal of damaged or returned products.</w:t>
            </w:r>
          </w:p>
        </w:tc>
        <w:tc>
          <w:tcPr>
            <w:tcW w:w="2065" w:type="dxa"/>
            <w:shd w:val="clear" w:color="auto" w:fill="FFFFCC"/>
            <w:vAlign w:val="center"/>
          </w:tcPr>
          <w:p w14:paraId="775516D8" w14:textId="72D0FA06"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2E2152" w:rsidRPr="00D20DD7" w14:paraId="5051686B" w14:textId="77777777" w:rsidTr="004C2226">
        <w:tc>
          <w:tcPr>
            <w:tcW w:w="7285" w:type="dxa"/>
          </w:tcPr>
          <w:p w14:paraId="5AAFC3C9" w14:textId="0CB549E8" w:rsidR="002E2152" w:rsidRPr="00D20DD7" w:rsidRDefault="002E2152"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must </w:t>
            </w:r>
            <w:r w:rsidR="00003281">
              <w:rPr>
                <w:rFonts w:ascii="Garamond" w:hAnsi="Garamond" w:cs="Times New Roman"/>
                <w:sz w:val="24"/>
                <w:szCs w:val="24"/>
              </w:rPr>
              <w:t>be able to secure personal information</w:t>
            </w:r>
            <w:r w:rsidRPr="00D20DD7">
              <w:rPr>
                <w:rFonts w:ascii="Garamond" w:hAnsi="Garamond" w:cs="Times New Roman"/>
                <w:sz w:val="24"/>
                <w:szCs w:val="24"/>
              </w:rPr>
              <w:t xml:space="preserve">. </w:t>
            </w:r>
          </w:p>
        </w:tc>
        <w:tc>
          <w:tcPr>
            <w:tcW w:w="2065" w:type="dxa"/>
            <w:shd w:val="clear" w:color="auto" w:fill="FFFFCC"/>
            <w:vAlign w:val="center"/>
          </w:tcPr>
          <w:p w14:paraId="23F6DB8D" w14:textId="5614AC51" w:rsidR="002E2152"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64E06021" w14:textId="77777777" w:rsidTr="004C2226">
        <w:tc>
          <w:tcPr>
            <w:tcW w:w="7285" w:type="dxa"/>
          </w:tcPr>
          <w:p w14:paraId="20B6A5DC" w14:textId="18374983"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w:t>
            </w:r>
            <w:r w:rsidR="00003281">
              <w:rPr>
                <w:rFonts w:ascii="Garamond" w:hAnsi="Garamond" w:cs="Times New Roman"/>
                <w:sz w:val="24"/>
                <w:szCs w:val="24"/>
              </w:rPr>
              <w:t>will need to</w:t>
            </w:r>
            <w:r w:rsidRPr="00D20DD7">
              <w:rPr>
                <w:rFonts w:ascii="Garamond" w:hAnsi="Garamond" w:cs="Times New Roman"/>
                <w:sz w:val="24"/>
                <w:szCs w:val="24"/>
              </w:rPr>
              <w:t xml:space="preserve"> train all relevant BMV and subcontractor personnel on process</w:t>
            </w:r>
            <w:r w:rsidR="00003281">
              <w:rPr>
                <w:rFonts w:ascii="Garamond" w:hAnsi="Garamond" w:cs="Times New Roman"/>
                <w:sz w:val="24"/>
                <w:szCs w:val="24"/>
              </w:rPr>
              <w:t>es</w:t>
            </w:r>
            <w:r w:rsidRPr="00D20DD7">
              <w:rPr>
                <w:rFonts w:ascii="Garamond" w:hAnsi="Garamond" w:cs="Times New Roman"/>
                <w:sz w:val="24"/>
                <w:szCs w:val="24"/>
              </w:rPr>
              <w:t xml:space="preserve"> and any equipment or software</w:t>
            </w:r>
            <w:r w:rsidR="002E2152" w:rsidRPr="00D20DD7">
              <w:rPr>
                <w:rFonts w:ascii="Garamond" w:hAnsi="Garamond" w:cs="Times New Roman"/>
                <w:sz w:val="24"/>
                <w:szCs w:val="24"/>
              </w:rPr>
              <w:t>.</w:t>
            </w:r>
          </w:p>
        </w:tc>
        <w:tc>
          <w:tcPr>
            <w:tcW w:w="2065" w:type="dxa"/>
            <w:shd w:val="clear" w:color="auto" w:fill="FFFFCC"/>
            <w:vAlign w:val="center"/>
          </w:tcPr>
          <w:p w14:paraId="1A05A039" w14:textId="72238E3E"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r w:rsidR="00FD244C" w:rsidRPr="00D20DD7" w14:paraId="42A0EFCA" w14:textId="77777777" w:rsidTr="004C2226">
        <w:tc>
          <w:tcPr>
            <w:tcW w:w="7285" w:type="dxa"/>
          </w:tcPr>
          <w:p w14:paraId="0ED4BF63" w14:textId="568542FE" w:rsidR="00FD244C" w:rsidRPr="00D20DD7" w:rsidRDefault="00111570" w:rsidP="00111570">
            <w:pPr>
              <w:pStyle w:val="ListParagraph"/>
              <w:numPr>
                <w:ilvl w:val="0"/>
                <w:numId w:val="1"/>
              </w:numPr>
              <w:ind w:left="607" w:hanging="540"/>
              <w:rPr>
                <w:rFonts w:ascii="Garamond" w:hAnsi="Garamond" w:cs="Times New Roman"/>
                <w:sz w:val="24"/>
                <w:szCs w:val="24"/>
              </w:rPr>
            </w:pPr>
            <w:r w:rsidRPr="00D20DD7">
              <w:rPr>
                <w:rFonts w:ascii="Garamond" w:hAnsi="Garamond" w:cs="Times New Roman"/>
                <w:sz w:val="24"/>
                <w:szCs w:val="24"/>
              </w:rPr>
              <w:t xml:space="preserve">Respondent is responsible for all shipping and packaging costs related to the distribution of license plates and registration documents, including but not limited to envelopes and returned mail. </w:t>
            </w:r>
          </w:p>
        </w:tc>
        <w:tc>
          <w:tcPr>
            <w:tcW w:w="2065" w:type="dxa"/>
            <w:shd w:val="clear" w:color="auto" w:fill="FFFFCC"/>
            <w:vAlign w:val="center"/>
          </w:tcPr>
          <w:p w14:paraId="12BEF3F0" w14:textId="5914D32A" w:rsidR="00FD244C" w:rsidRPr="00D20DD7" w:rsidRDefault="00372804" w:rsidP="00372804">
            <w:pPr>
              <w:contextualSpacing/>
              <w:jc w:val="center"/>
              <w:rPr>
                <w:rFonts w:ascii="Garamond" w:hAnsi="Garamond" w:cs="Times New Roman"/>
                <w:sz w:val="24"/>
                <w:szCs w:val="24"/>
              </w:rPr>
            </w:pPr>
            <w:r>
              <w:rPr>
                <w:rFonts w:ascii="Garamond" w:hAnsi="Garamond" w:cs="Times New Roman"/>
                <w:sz w:val="24"/>
                <w:szCs w:val="24"/>
              </w:rPr>
              <w:t>Yes</w:t>
            </w:r>
          </w:p>
        </w:tc>
      </w:tr>
    </w:tbl>
    <w:p w14:paraId="111D6A35" w14:textId="77777777" w:rsidR="00B81C06" w:rsidRPr="00D20DD7" w:rsidRDefault="00B81C06" w:rsidP="00E2269F">
      <w:pPr>
        <w:spacing w:after="0" w:line="240" w:lineRule="auto"/>
        <w:contextualSpacing/>
        <w:rPr>
          <w:rFonts w:ascii="Garamond" w:hAnsi="Garamond" w:cs="Times New Roman"/>
          <w:sz w:val="24"/>
          <w:szCs w:val="24"/>
        </w:rPr>
      </w:pPr>
    </w:p>
    <w:sectPr w:rsidR="00B81C06" w:rsidRPr="00D20DD7" w:rsidSect="00D234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27D0E" w14:textId="77777777" w:rsidR="00081F9A" w:rsidRDefault="00081F9A" w:rsidP="00FD244C">
      <w:pPr>
        <w:spacing w:after="0" w:line="240" w:lineRule="auto"/>
      </w:pPr>
      <w:r>
        <w:separator/>
      </w:r>
    </w:p>
  </w:endnote>
  <w:endnote w:type="continuationSeparator" w:id="0">
    <w:p w14:paraId="4FDF4189" w14:textId="77777777" w:rsidR="00081F9A" w:rsidRDefault="00081F9A" w:rsidP="00FD244C">
      <w:pPr>
        <w:spacing w:after="0" w:line="240" w:lineRule="auto"/>
      </w:pPr>
      <w:r>
        <w:continuationSeparator/>
      </w:r>
    </w:p>
  </w:endnote>
  <w:endnote w:type="continuationNotice" w:id="1">
    <w:p w14:paraId="63EABFFF" w14:textId="77777777" w:rsidR="00DB0E6B" w:rsidRDefault="00DB0E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D06B8" w14:textId="77777777" w:rsidR="00081F9A" w:rsidRDefault="00081F9A" w:rsidP="00FD244C">
      <w:pPr>
        <w:spacing w:after="0" w:line="240" w:lineRule="auto"/>
      </w:pPr>
      <w:r>
        <w:separator/>
      </w:r>
    </w:p>
  </w:footnote>
  <w:footnote w:type="continuationSeparator" w:id="0">
    <w:p w14:paraId="599C64E0" w14:textId="77777777" w:rsidR="00081F9A" w:rsidRDefault="00081F9A" w:rsidP="00FD244C">
      <w:pPr>
        <w:spacing w:after="0" w:line="240" w:lineRule="auto"/>
      </w:pPr>
      <w:r>
        <w:continuationSeparator/>
      </w:r>
    </w:p>
  </w:footnote>
  <w:footnote w:type="continuationNotice" w:id="1">
    <w:p w14:paraId="3AFCE31E" w14:textId="77777777" w:rsidR="00DB0E6B" w:rsidRDefault="00DB0E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242038"/>
    <w:multiLevelType w:val="hybridMultilevel"/>
    <w:tmpl w:val="A64AD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randon-Friedman, David C">
    <w15:presenceInfo w15:providerId="AD" w15:userId="S::DBrandonFriedman@idoa.IN.gov::08bd43ac-041f-4185-a133-9a8d566ab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C06"/>
    <w:rsid w:val="00003281"/>
    <w:rsid w:val="000047DF"/>
    <w:rsid w:val="00081F9A"/>
    <w:rsid w:val="0008608B"/>
    <w:rsid w:val="000F4967"/>
    <w:rsid w:val="00111570"/>
    <w:rsid w:val="001139C7"/>
    <w:rsid w:val="001175D7"/>
    <w:rsid w:val="00137099"/>
    <w:rsid w:val="00153A03"/>
    <w:rsid w:val="00185936"/>
    <w:rsid w:val="00197F5D"/>
    <w:rsid w:val="001B7D26"/>
    <w:rsid w:val="0021505C"/>
    <w:rsid w:val="002857CE"/>
    <w:rsid w:val="002E2152"/>
    <w:rsid w:val="00326D41"/>
    <w:rsid w:val="00372804"/>
    <w:rsid w:val="003C441A"/>
    <w:rsid w:val="003D588A"/>
    <w:rsid w:val="00456EA4"/>
    <w:rsid w:val="00463188"/>
    <w:rsid w:val="0049633E"/>
    <w:rsid w:val="004C2226"/>
    <w:rsid w:val="00556DA3"/>
    <w:rsid w:val="005F21A9"/>
    <w:rsid w:val="00652AEA"/>
    <w:rsid w:val="00662334"/>
    <w:rsid w:val="00705E68"/>
    <w:rsid w:val="00761817"/>
    <w:rsid w:val="007E06E4"/>
    <w:rsid w:val="00864389"/>
    <w:rsid w:val="0087748D"/>
    <w:rsid w:val="00882838"/>
    <w:rsid w:val="009040CB"/>
    <w:rsid w:val="00956235"/>
    <w:rsid w:val="00980BAD"/>
    <w:rsid w:val="00993094"/>
    <w:rsid w:val="009A13E2"/>
    <w:rsid w:val="009B27E6"/>
    <w:rsid w:val="009F5AAF"/>
    <w:rsid w:val="009F649D"/>
    <w:rsid w:val="00A567AF"/>
    <w:rsid w:val="00A937BC"/>
    <w:rsid w:val="00A97FE5"/>
    <w:rsid w:val="00AA2148"/>
    <w:rsid w:val="00B814E9"/>
    <w:rsid w:val="00B81C06"/>
    <w:rsid w:val="00D20DD7"/>
    <w:rsid w:val="00D234FE"/>
    <w:rsid w:val="00D84AF0"/>
    <w:rsid w:val="00DB0E6B"/>
    <w:rsid w:val="00E2269F"/>
    <w:rsid w:val="00E44BDC"/>
    <w:rsid w:val="00E629BE"/>
    <w:rsid w:val="00EE2259"/>
    <w:rsid w:val="00EF17E7"/>
    <w:rsid w:val="00F50CC3"/>
    <w:rsid w:val="00F62307"/>
    <w:rsid w:val="00FA431B"/>
    <w:rsid w:val="00FD2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6387"/>
  <w15:chartTrackingRefBased/>
  <w15:docId w15:val="{0219CEA8-DD6C-43BA-ADDC-87BFE7C5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C06"/>
    <w:pPr>
      <w:ind w:left="720"/>
      <w:contextualSpacing/>
    </w:pPr>
  </w:style>
  <w:style w:type="character" w:styleId="CommentReference">
    <w:name w:val="annotation reference"/>
    <w:basedOn w:val="DefaultParagraphFont"/>
    <w:uiPriority w:val="99"/>
    <w:semiHidden/>
    <w:unhideWhenUsed/>
    <w:rsid w:val="00956235"/>
    <w:rPr>
      <w:sz w:val="16"/>
      <w:szCs w:val="16"/>
    </w:rPr>
  </w:style>
  <w:style w:type="paragraph" w:styleId="CommentText">
    <w:name w:val="annotation text"/>
    <w:basedOn w:val="Normal"/>
    <w:link w:val="CommentTextChar"/>
    <w:uiPriority w:val="99"/>
    <w:semiHidden/>
    <w:unhideWhenUsed/>
    <w:rsid w:val="00956235"/>
    <w:pPr>
      <w:spacing w:line="240" w:lineRule="auto"/>
    </w:pPr>
    <w:rPr>
      <w:sz w:val="20"/>
      <w:szCs w:val="20"/>
    </w:rPr>
  </w:style>
  <w:style w:type="character" w:customStyle="1" w:styleId="CommentTextChar">
    <w:name w:val="Comment Text Char"/>
    <w:basedOn w:val="DefaultParagraphFont"/>
    <w:link w:val="CommentText"/>
    <w:uiPriority w:val="99"/>
    <w:semiHidden/>
    <w:rsid w:val="00956235"/>
    <w:rPr>
      <w:sz w:val="20"/>
      <w:szCs w:val="20"/>
    </w:rPr>
  </w:style>
  <w:style w:type="paragraph" w:styleId="CommentSubject">
    <w:name w:val="annotation subject"/>
    <w:basedOn w:val="CommentText"/>
    <w:next w:val="CommentText"/>
    <w:link w:val="CommentSubjectChar"/>
    <w:uiPriority w:val="99"/>
    <w:semiHidden/>
    <w:unhideWhenUsed/>
    <w:rsid w:val="00956235"/>
    <w:rPr>
      <w:b/>
      <w:bCs/>
    </w:rPr>
  </w:style>
  <w:style w:type="character" w:customStyle="1" w:styleId="CommentSubjectChar">
    <w:name w:val="Comment Subject Char"/>
    <w:basedOn w:val="CommentTextChar"/>
    <w:link w:val="CommentSubject"/>
    <w:uiPriority w:val="99"/>
    <w:semiHidden/>
    <w:rsid w:val="00956235"/>
    <w:rPr>
      <w:b/>
      <w:bCs/>
      <w:sz w:val="20"/>
      <w:szCs w:val="20"/>
    </w:rPr>
  </w:style>
  <w:style w:type="paragraph" w:styleId="BalloonText">
    <w:name w:val="Balloon Text"/>
    <w:basedOn w:val="Normal"/>
    <w:link w:val="BalloonTextChar"/>
    <w:uiPriority w:val="99"/>
    <w:semiHidden/>
    <w:unhideWhenUsed/>
    <w:rsid w:val="009562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235"/>
    <w:rPr>
      <w:rFonts w:ascii="Segoe UI" w:hAnsi="Segoe UI" w:cs="Segoe UI"/>
      <w:sz w:val="18"/>
      <w:szCs w:val="18"/>
    </w:rPr>
  </w:style>
  <w:style w:type="paragraph" w:styleId="Header">
    <w:name w:val="header"/>
    <w:basedOn w:val="Normal"/>
    <w:link w:val="HeaderChar"/>
    <w:uiPriority w:val="99"/>
    <w:unhideWhenUsed/>
    <w:rsid w:val="00FD2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4C"/>
  </w:style>
  <w:style w:type="paragraph" w:styleId="Footer">
    <w:name w:val="footer"/>
    <w:basedOn w:val="Normal"/>
    <w:link w:val="FooterChar"/>
    <w:uiPriority w:val="99"/>
    <w:unhideWhenUsed/>
    <w:rsid w:val="00FD2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44C"/>
  </w:style>
  <w:style w:type="table" w:styleId="TableGrid">
    <w:name w:val="Table Grid"/>
    <w:basedOn w:val="TableNormal"/>
    <w:uiPriority w:val="39"/>
    <w:rsid w:val="00FD2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4AF53E6D4BD2409FA994B83984072A" ma:contentTypeVersion="12" ma:contentTypeDescription="Create a new document." ma:contentTypeScope="" ma:versionID="f7f3832523d65332bd1921855a8e8155">
  <xsd:schema xmlns:xsd="http://www.w3.org/2001/XMLSchema" xmlns:xs="http://www.w3.org/2001/XMLSchema" xmlns:p="http://schemas.microsoft.com/office/2006/metadata/properties" xmlns:ns2="61aefb4b-5fd9-4e7c-a29f-4532463d98c0" xmlns:ns3="a6f34a91-8a75-4a6f-8e9d-616a7dea26c4" targetNamespace="http://schemas.microsoft.com/office/2006/metadata/properties" ma:root="true" ma:fieldsID="339b6bcbf942cac492c7657e838d3ad3" ns2:_="" ns3:_="">
    <xsd:import namespace="61aefb4b-5fd9-4e7c-a29f-4532463d98c0"/>
    <xsd:import namespace="a6f34a91-8a75-4a6f-8e9d-616a7dea26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WBSCode" minOccurs="0"/>
                <xsd:element ref="ns2:Action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efb4b-5fd9-4e7c-a29f-4532463d98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WBSCode" ma:index="18" nillable="true" ma:displayName="WBS Code" ma:description="Code to Identify Bid submission WBS code" ma:format="Dropdown" ma:indexed="true" ma:internalName="WBSCode">
      <xsd:simpleType>
        <xsd:restriction base="dms:Text">
          <xsd:maxLength value="255"/>
        </xsd:restriction>
      </xsd:simpleType>
    </xsd:element>
    <xsd:element name="ActionRequired" ma:index="19" nillable="true" ma:displayName="Action Required" ma:format="Dropdown" ma:internalName="ActionRequir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34a91-8a75-4a6f-8e9d-616a7dea26c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tionRequired xmlns="61aefb4b-5fd9-4e7c-a29f-4532463d98c0">None</ActionRequired>
    <WBSCode xmlns="61aefb4b-5fd9-4e7c-a29f-4532463d98c0">1.8</WBSCod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DBB541-3D86-4EA0-933E-77346DC0A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efb4b-5fd9-4e7c-a29f-4532463d98c0"/>
    <ds:schemaRef ds:uri="a6f34a91-8a75-4a6f-8e9d-616a7dea2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ECFD4-548A-4522-9D41-5C9330A49702}">
  <ds:schemaRefs>
    <ds:schemaRef ds:uri="http://purl.org/dc/elements/1.1/"/>
    <ds:schemaRef ds:uri="http://schemas.microsoft.com/office/2006/metadata/properties"/>
    <ds:schemaRef ds:uri="a6f34a91-8a75-4a6f-8e9d-616a7dea26c4"/>
    <ds:schemaRef ds:uri="61aefb4b-5fd9-4e7c-a29f-4532463d98c0"/>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0041884-C0D0-436D-8B9C-8B34493829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McEwen, Jessica</dc:creator>
  <cp:keywords/>
  <dc:description/>
  <cp:lastModifiedBy>Brandon-Friedman, David C</cp:lastModifiedBy>
  <cp:revision>2</cp:revision>
  <dcterms:created xsi:type="dcterms:W3CDTF">2020-06-18T21:02:00Z</dcterms:created>
  <dcterms:modified xsi:type="dcterms:W3CDTF">2020-06-18T21:02:00Z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0x010100BF4AF53E6D4BD2409FA994B83984072A</vt:lpwstr>
  </property>
</Properties>
</file>